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B" w:rsidRPr="00CD656B" w:rsidRDefault="00CD656B" w:rsidP="00CD656B">
      <w:pPr>
        <w:shd w:val="clear" w:color="auto" w:fill="FFFFFF"/>
        <w:spacing w:after="0" w:line="240" w:lineRule="auto"/>
        <w:rPr>
          <w:sz w:val="36"/>
          <w:rFonts w:ascii="Times New Roman" w:hAnsi="Times New Roman" w:cs="Times New Roman"/>
        </w:rPr>
      </w:pPr>
      <w:r>
        <w:rPr>
          <w:sz w:val="36"/>
          <w:rFonts w:ascii="Times New Roman" w:hAnsi="Times New Roman"/>
        </w:rPr>
        <w:t xml:space="preserve">… single day of the week or some of ist subsets such as </w:t>
      </w:r>
      <w:del w:id="0" w:author="pfilkin" w:date="2016-12-16T10:56:48Z">
        <w:r>
          <w:rPr>
            <w:sz w:val="36"/>
            <w:rFonts w:ascii="Times New Roman" w:hAnsi="Times New Roman"/>
          </w:rPr>
          <w:delText xml:space="preserve">M</w:delText>
        </w:r>
      </w:del>
      <w:ins w:id="1" w:author="pfilkin" w:date="2016-12-16T10:56:48Z">
        <w:r>
          <w:rPr>
            <w:sz w:val="36"/>
            <w:rFonts w:ascii="Times New Roman" w:hAnsi="Times New Roman"/>
          </w:rPr>
          <w:t xml:space="preserve">m</w:t>
        </w:r>
      </w:ins>
      <w:r>
        <w:rPr>
          <w:sz w:val="36"/>
          <w:rFonts w:ascii="Times New Roman" w:hAnsi="Times New Roman"/>
        </w:rPr>
        <w:t xml:space="preserve">onday to </w:t>
      </w:r>
      <w:del w:id="2" w:author="pfilkin" w:date="2016-12-16T10:56:52Z">
        <w:r>
          <w:rPr>
            <w:sz w:val="36"/>
            <w:rFonts w:ascii="Times New Roman" w:hAnsi="Times New Roman"/>
          </w:rPr>
          <w:delText xml:space="preserve">F</w:delText>
        </w:r>
      </w:del>
      <w:ins w:id="3" w:author="pfilkin" w:date="2016-12-16T10:56:52Z">
        <w:r>
          <w:rPr>
            <w:sz w:val="36"/>
            <w:rFonts w:ascii="Times New Roman" w:hAnsi="Times New Roman"/>
          </w:rPr>
          <w:t xml:space="preserve">f</w:t>
        </w:r>
      </w:ins>
      <w:commentRangeStart w:id="1"/>
      <w:r>
        <w:rPr>
          <w:sz w:val="36"/>
          <w:rFonts w:ascii="Times New Roman" w:hAnsi="Times New Roman"/>
        </w:rPr>
        <w:t xml:space="preserve">riday</w:t>
      </w:r>
      <w:commentRangeEnd w:id="1"/>
      <w:r>
        <w:rPr>
          <w:rStyle w:val="CommentReference"/>
        </w:rPr>
        <w:commentReference w:id="1"/>
      </w:r>
      <w:r>
        <w:rPr>
          <w:sz w:val="36"/>
          <w:rFonts w:ascii="Times New Roman" w:hAnsi="Times New Roman"/>
        </w:rPr>
        <w:t xml:space="preserve">, Tuesday to Thursday and so on) to which the traffic data are referred.</w:t>
      </w:r>
    </w:p>
    <w:p w:rsidR="00F92FD7" w:rsidRPr="00CD656B" w:rsidRDefault="00F92FD7">
      <w:pPr>
        <w:rPr>
          <w:sz w:val="36"/>
          <w:rFonts w:ascii="Times New Roman" w:hAnsi="Times New Roman" w:cs="Times New Roman"/>
        </w:rPr>
      </w:pPr>
    </w:p>
    <w:sectPr w:rsidR="00F92FD7" w:rsidRPr="00CD65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>
  <w:comment w:id="1" w:author="pfilkin" w:date="2016-12-16T10:59:01Z" w:initials="PF">
    <w:p>
      <w:pPr>
        <w:pStyle w:val="CommentText"/>
      </w:pPr>
      <w:r>
        <w:rPr>
          <w:rStyle w:val="CommentReference"/>
        </w:rPr>
        <w:annotationRef/>
      </w:r>
      <w:r>
        <w:t xml:space="preserve">comment added after turning off tracked changes.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6B"/>
    <w:rsid w:val="00CD656B"/>
    <w:rsid w:val="00F9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D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544x376"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Relationship Id="rId7" Type="http://schemas.openxmlformats.org/officeDocument/2006/relationships/comments" Target="comments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Schaub / Lingua Legis GmbH</dc:creator>
  <cp:lastModifiedBy>Judith Schaub / Lingua Legis GmbH</cp:lastModifiedBy>
  <cp:revision>1</cp:revision>
  <dcterms:created xsi:type="dcterms:W3CDTF">2016-12-15T07:07:00Z</dcterms:created>
  <dcterms:modified xsi:type="dcterms:W3CDTF">2016-12-15T07:09:00Z</dcterms:modified>
</cp:coreProperties>
</file>